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AD4F15C" w:rsidR="005D4C35" w:rsidRDefault="0056029C" w:rsidP="00A9333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ins w:id="17" w:author="Joanna Kalinowska-Dyrda" w:date="2023-04-12T11:20:00Z">
        <w:r w:rsidR="00BE1739">
          <w:rPr>
            <w:rFonts w:ascii="Cambria" w:hAnsi="Cambria" w:cs="Arial"/>
            <w:bCs/>
            <w:sz w:val="22"/>
            <w:szCs w:val="22"/>
          </w:rPr>
          <w:t>2</w:t>
        </w:r>
      </w:ins>
      <w:del w:id="18" w:author="Joanna Kalinowska-Dyrda" w:date="2023-04-12T11:20:00Z">
        <w:r w:rsidR="005D4C35" w:rsidDel="00BE1739">
          <w:rPr>
            <w:rFonts w:ascii="Cambria" w:hAnsi="Cambria" w:cs="Arial"/>
            <w:bCs/>
            <w:sz w:val="22"/>
            <w:szCs w:val="22"/>
          </w:rPr>
          <w:delText>1</w:delText>
        </w:r>
      </w:del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ins w:id="19" w:author="Joanna Kalinowska-Dyrda" w:date="2023-04-12T11:20:00Z">
        <w:r w:rsidR="00BE1739">
          <w:rPr>
            <w:rFonts w:ascii="Cambria" w:hAnsi="Cambria" w:cs="Arial"/>
            <w:bCs/>
            <w:sz w:val="22"/>
            <w:szCs w:val="22"/>
          </w:rPr>
          <w:t>710</w:t>
        </w:r>
      </w:ins>
      <w:del w:id="20" w:author="Joanna Kalinowska-Dyrda" w:date="2023-04-12T11:20:00Z">
        <w:r w:rsidR="005D4C35" w:rsidDel="00BE1739">
          <w:rPr>
            <w:rFonts w:ascii="Cambria" w:hAnsi="Cambria" w:cs="Arial"/>
            <w:bCs/>
            <w:sz w:val="22"/>
            <w:szCs w:val="22"/>
          </w:rPr>
          <w:delText>129</w:delText>
        </w:r>
      </w:del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udostępnić wykonawcy przystępującemu do postępowania w sprawie zamówienia publicznego prowadzonego w trybie przetargu nieograniczonego na </w:t>
      </w:r>
      <w:ins w:id="21" w:author="Joanna Kalinowska-Dyrda" w:date="2023-04-13T12:58:00Z">
        <w:r w:rsidR="00A93339">
          <w:rPr>
            <w:rFonts w:ascii="Cambria" w:hAnsi="Cambria" w:cs="Arial"/>
            <w:b/>
            <w:i/>
            <w:sz w:val="22"/>
            <w:szCs w:val="22"/>
          </w:rPr>
          <w:t>„</w:t>
        </w:r>
        <w:r w:rsidR="00A93339">
          <w:rPr>
            <w:rFonts w:ascii="Cambria" w:hAnsi="Cambria" w:cs="Arial"/>
            <w:b/>
            <w:bCs/>
            <w:sz w:val="22"/>
            <w:szCs w:val="22"/>
          </w:rPr>
          <w:t>Wykonywanie usług z zakresu gospodarki leśnej na terenie dz. ew. 485/18 Kończyce Małe gm. Zebrzydowice oraz dz. ew. 1323/4 Pruchna gm. Strumień- wycinka kolejowa”</w:t>
        </w:r>
        <w:r w:rsidR="00A93339" w:rsidRPr="00A93339" w:rsidDel="00A17C06">
          <w:rPr>
            <w:rFonts w:ascii="Cambria" w:hAnsi="Cambria" w:cs="Arial"/>
            <w:b/>
            <w:sz w:val="22"/>
            <w:szCs w:val="22"/>
          </w:rPr>
          <w:t xml:space="preserve"> </w:t>
        </w:r>
      </w:ins>
      <w:del w:id="22" w:author="Joanna Kalinowska-Dyrda" w:date="2022-11-07T14:14:00Z">
        <w:r w:rsidRPr="00102EAA" w:rsidDel="00A17C06">
          <w:rPr>
            <w:rFonts w:ascii="Cambria" w:hAnsi="Cambria" w:cs="Arial"/>
            <w:b/>
            <w:sz w:val="22"/>
            <w:szCs w:val="22"/>
            <w:rPrChange w:id="23" w:author="Joanna Kalinowska-Dyrda" w:date="2023-04-11T09:31:00Z">
              <w:rPr>
                <w:rFonts w:ascii="Cambria" w:hAnsi="Cambria" w:cs="Arial"/>
                <w:bCs/>
                <w:sz w:val="22"/>
                <w:szCs w:val="22"/>
              </w:rPr>
            </w:rPrChange>
          </w:rPr>
          <w:delText xml:space="preserve">„Wykonywanie usług z zakresu gospodarki leśnej na terenie Nadleśnictwa ____________________________________________ w roku ________” </w:delText>
        </w:r>
      </w:del>
      <w:del w:id="24" w:author="Joanna Kalinowska-Dyrda" w:date="2023-04-11T09:31:00Z">
        <w:r w:rsidRPr="00102EAA" w:rsidDel="00102EAA">
          <w:rPr>
            <w:rFonts w:ascii="Cambria" w:hAnsi="Cambria" w:cs="Arial"/>
            <w:b/>
            <w:sz w:val="22"/>
            <w:szCs w:val="22"/>
            <w:rPrChange w:id="25" w:author="Joanna Kalinowska-Dyrda" w:date="2023-04-11T09:31:00Z">
              <w:rPr>
                <w:rFonts w:ascii="Cambria" w:hAnsi="Cambria" w:cs="Arial"/>
                <w:bCs/>
                <w:sz w:val="22"/>
                <w:szCs w:val="22"/>
              </w:rPr>
            </w:rPrChange>
          </w:rPr>
          <w:delText>Pakiet ________</w:delText>
        </w:r>
      </w:del>
      <w:del w:id="26" w:author="Joanna Kalinowska-Dyrda" w:date="2023-04-13T12:58:00Z">
        <w:r w:rsidDel="00A93339">
          <w:rPr>
            <w:rFonts w:ascii="Cambria" w:hAnsi="Cambria" w:cs="Arial"/>
            <w:bCs/>
            <w:sz w:val="22"/>
            <w:szCs w:val="22"/>
          </w:rPr>
          <w:delText xml:space="preserve"> </w:delText>
        </w:r>
      </w:del>
      <w:r>
        <w:rPr>
          <w:rFonts w:ascii="Cambria" w:hAnsi="Cambria" w:cs="Arial"/>
          <w:bCs/>
          <w:sz w:val="22"/>
          <w:szCs w:val="22"/>
        </w:rPr>
        <w:t>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EE79F" w14:textId="77777777" w:rsidR="00F01887" w:rsidRDefault="00F01887">
      <w:r>
        <w:separator/>
      </w:r>
    </w:p>
  </w:endnote>
  <w:endnote w:type="continuationSeparator" w:id="0">
    <w:p w14:paraId="29032E2C" w14:textId="77777777" w:rsidR="00F01887" w:rsidRDefault="00F0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ACFB6" w14:textId="77777777" w:rsidR="00F01887" w:rsidRDefault="00F01887">
      <w:r>
        <w:separator/>
      </w:r>
    </w:p>
  </w:footnote>
  <w:footnote w:type="continuationSeparator" w:id="0">
    <w:p w14:paraId="3332E3BF" w14:textId="77777777" w:rsidR="00F01887" w:rsidRDefault="00F0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anna Kalinowska-Dyrda">
    <w15:presenceInfo w15:providerId="AD" w15:userId="S-1-5-21-1258824510-3303949563-3469234235-13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1D6A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EAA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76CF2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A63FE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17C06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3339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739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3D33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1887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0FD0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Kalinowska-Dyrda</cp:lastModifiedBy>
  <cp:revision>13</cp:revision>
  <cp:lastPrinted>2017-05-23T10:32:00Z</cp:lastPrinted>
  <dcterms:created xsi:type="dcterms:W3CDTF">2022-06-26T12:58:00Z</dcterms:created>
  <dcterms:modified xsi:type="dcterms:W3CDTF">2023-04-13T10:58:00Z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